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1F676" w14:textId="39DE1D11" w:rsidR="00B7209C" w:rsidRPr="00F739DE" w:rsidRDefault="00B7209C" w:rsidP="00B7209C">
      <w:pPr>
        <w:tabs>
          <w:tab w:val="left" w:pos="355"/>
        </w:tabs>
        <w:spacing w:line="228" w:lineRule="auto"/>
        <w:ind w:left="420" w:hanging="420"/>
        <w:jc w:val="center"/>
        <w:rPr>
          <w:rFonts w:ascii="Arial Narrow" w:hAnsi="Arial Narrow"/>
          <w:sz w:val="24"/>
          <w:szCs w:val="24"/>
        </w:rPr>
      </w:pPr>
      <w:r w:rsidRPr="00F739DE">
        <w:rPr>
          <w:rFonts w:ascii="Arial Narrow" w:hAnsi="Arial Narrow"/>
          <w:sz w:val="24"/>
          <w:szCs w:val="24"/>
        </w:rPr>
        <w:t>OGŁOSZENIE O ZAMÓWIENIU</w:t>
      </w:r>
    </w:p>
    <w:p w14:paraId="190DFAEE" w14:textId="48604990" w:rsidR="00B7209C" w:rsidRPr="00F739DE" w:rsidRDefault="00B7209C" w:rsidP="00B7209C">
      <w:pPr>
        <w:tabs>
          <w:tab w:val="left" w:pos="355"/>
        </w:tabs>
        <w:spacing w:line="228" w:lineRule="auto"/>
        <w:ind w:left="420" w:hanging="420"/>
        <w:jc w:val="center"/>
        <w:rPr>
          <w:rFonts w:ascii="Arial Narrow" w:hAnsi="Arial Narrow"/>
          <w:sz w:val="24"/>
          <w:szCs w:val="24"/>
        </w:rPr>
      </w:pPr>
    </w:p>
    <w:p w14:paraId="72DFD6EA" w14:textId="20BE29D8" w:rsidR="00B7209C" w:rsidRPr="00F739DE" w:rsidRDefault="00B7209C" w:rsidP="00261509">
      <w:pPr>
        <w:pStyle w:val="Teksttreci0"/>
        <w:jc w:val="center"/>
        <w:rPr>
          <w:rFonts w:ascii="Arial Narrow" w:hAnsi="Arial Narrow"/>
          <w:b/>
          <w:bCs/>
          <w:sz w:val="24"/>
          <w:szCs w:val="24"/>
        </w:rPr>
      </w:pPr>
      <w:r w:rsidRPr="00F739DE">
        <w:rPr>
          <w:rFonts w:ascii="Arial Narrow" w:hAnsi="Arial Narrow"/>
          <w:b/>
          <w:bCs/>
          <w:sz w:val="24"/>
          <w:szCs w:val="24"/>
        </w:rPr>
        <w:t>„</w:t>
      </w:r>
      <w:r w:rsidR="00261509" w:rsidRPr="00261509">
        <w:rPr>
          <w:rFonts w:ascii="Arial Narrow" w:hAnsi="Arial Narrow"/>
          <w:b/>
          <w:bCs/>
          <w:sz w:val="24"/>
          <w:szCs w:val="24"/>
        </w:rPr>
        <w:t>Wykonanie naprawy głównej wybranych układów</w:t>
      </w:r>
      <w:r w:rsidR="00261509">
        <w:rPr>
          <w:rFonts w:ascii="Arial Narrow" w:hAnsi="Arial Narrow"/>
          <w:b/>
          <w:bCs/>
          <w:sz w:val="24"/>
          <w:szCs w:val="24"/>
        </w:rPr>
        <w:t xml:space="preserve"> </w:t>
      </w:r>
      <w:r w:rsidR="00261509" w:rsidRPr="00261509">
        <w:rPr>
          <w:rFonts w:ascii="Arial Narrow" w:hAnsi="Arial Narrow"/>
          <w:b/>
          <w:bCs/>
          <w:sz w:val="24"/>
          <w:szCs w:val="24"/>
        </w:rPr>
        <w:t>dwóch tramwajów typu 12</w:t>
      </w:r>
      <w:r w:rsidR="00BD0679">
        <w:rPr>
          <w:rFonts w:ascii="Arial Narrow" w:hAnsi="Arial Narrow"/>
          <w:b/>
          <w:bCs/>
          <w:sz w:val="24"/>
          <w:szCs w:val="24"/>
        </w:rPr>
        <w:t>2</w:t>
      </w:r>
      <w:r w:rsidR="00261509" w:rsidRPr="00261509">
        <w:rPr>
          <w:rFonts w:ascii="Arial Narrow" w:hAnsi="Arial Narrow"/>
          <w:b/>
          <w:bCs/>
          <w:sz w:val="24"/>
          <w:szCs w:val="24"/>
        </w:rPr>
        <w:t>NaB</w:t>
      </w:r>
      <w:r w:rsidRPr="00F739DE">
        <w:rPr>
          <w:rFonts w:ascii="Arial Narrow" w:hAnsi="Arial Narrow"/>
          <w:b/>
          <w:bCs/>
          <w:sz w:val="24"/>
          <w:szCs w:val="24"/>
        </w:rPr>
        <w:t>”.</w:t>
      </w:r>
    </w:p>
    <w:p w14:paraId="1044D0A3" w14:textId="77777777" w:rsidR="00B7209C" w:rsidRPr="00F739DE" w:rsidRDefault="00B7209C" w:rsidP="00B7209C">
      <w:pPr>
        <w:pStyle w:val="Teksttreci0"/>
        <w:shd w:val="clear" w:color="auto" w:fill="auto"/>
        <w:jc w:val="center"/>
        <w:rPr>
          <w:rFonts w:ascii="Arial Narrow" w:hAnsi="Arial Narrow"/>
          <w:sz w:val="24"/>
          <w:szCs w:val="24"/>
        </w:rPr>
      </w:pPr>
    </w:p>
    <w:p w14:paraId="3B04B9FB" w14:textId="7BAA2223" w:rsidR="00B7209C" w:rsidRPr="00F739DE" w:rsidRDefault="00B7209C" w:rsidP="00B7209C">
      <w:pPr>
        <w:pStyle w:val="Teksttreci0"/>
        <w:shd w:val="clear" w:color="auto" w:fill="auto"/>
        <w:spacing w:after="480"/>
        <w:jc w:val="center"/>
        <w:rPr>
          <w:rFonts w:ascii="Arial Narrow" w:hAnsi="Arial Narrow"/>
          <w:sz w:val="24"/>
          <w:szCs w:val="24"/>
        </w:rPr>
      </w:pPr>
      <w:r w:rsidRPr="00F739DE">
        <w:rPr>
          <w:rFonts w:ascii="Arial Narrow" w:hAnsi="Arial Narrow"/>
          <w:b/>
          <w:bCs/>
          <w:sz w:val="24"/>
          <w:szCs w:val="24"/>
        </w:rPr>
        <w:t xml:space="preserve">Nr sprawy: </w:t>
      </w:r>
      <w:r w:rsidR="00261509" w:rsidRPr="00261509">
        <w:rPr>
          <w:rFonts w:ascii="Arial Narrow" w:hAnsi="Arial Narrow"/>
          <w:b/>
          <w:bCs/>
          <w:sz w:val="24"/>
          <w:szCs w:val="24"/>
        </w:rPr>
        <w:t>TF/S/00</w:t>
      </w:r>
      <w:r w:rsidR="00EA664F">
        <w:rPr>
          <w:rFonts w:ascii="Arial Narrow" w:hAnsi="Arial Narrow"/>
          <w:b/>
          <w:bCs/>
          <w:sz w:val="24"/>
          <w:szCs w:val="24"/>
        </w:rPr>
        <w:t>3</w:t>
      </w:r>
      <w:r w:rsidR="00261509" w:rsidRPr="00261509">
        <w:rPr>
          <w:rFonts w:ascii="Arial Narrow" w:hAnsi="Arial Narrow"/>
          <w:b/>
          <w:bCs/>
          <w:sz w:val="24"/>
          <w:szCs w:val="24"/>
        </w:rPr>
        <w:t>/21</w:t>
      </w:r>
    </w:p>
    <w:p w14:paraId="40BE0A9B" w14:textId="5F851B04" w:rsidR="00E6364D" w:rsidRPr="00F739DE" w:rsidRDefault="00E6364D" w:rsidP="00E6364D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736"/>
        </w:tabs>
        <w:spacing w:after="240"/>
        <w:ind w:left="280" w:hanging="280"/>
        <w:rPr>
          <w:sz w:val="24"/>
          <w:szCs w:val="24"/>
        </w:rPr>
      </w:pPr>
      <w:bookmarkStart w:id="0" w:name="bookmark1"/>
      <w:r w:rsidRPr="00F739DE">
        <w:rPr>
          <w:sz w:val="24"/>
          <w:szCs w:val="24"/>
        </w:rPr>
        <w:t>NAZWA ORAZ ADRES ZAMAWIAJĄCEGO.</w:t>
      </w:r>
      <w:bookmarkEnd w:id="0"/>
    </w:p>
    <w:p w14:paraId="55A9B82B" w14:textId="77777777" w:rsidR="00E6364D" w:rsidRPr="00F739DE" w:rsidRDefault="00E6364D" w:rsidP="00E6364D">
      <w:pPr>
        <w:pStyle w:val="Teksttreci0"/>
        <w:numPr>
          <w:ilvl w:val="0"/>
          <w:numId w:val="3"/>
        </w:numPr>
        <w:shd w:val="clear" w:color="auto" w:fill="auto"/>
        <w:tabs>
          <w:tab w:val="left" w:pos="341"/>
        </w:tabs>
        <w:ind w:left="280" w:hanging="280"/>
        <w:rPr>
          <w:rFonts w:ascii="Arial Narrow" w:hAnsi="Arial Narrow"/>
          <w:sz w:val="24"/>
          <w:szCs w:val="24"/>
        </w:rPr>
      </w:pPr>
      <w:r w:rsidRPr="00F739DE">
        <w:rPr>
          <w:rFonts w:ascii="Arial Narrow" w:hAnsi="Arial Narrow"/>
          <w:sz w:val="24"/>
          <w:szCs w:val="24"/>
        </w:rPr>
        <w:t>Tramwaj Fordon Spółka z o.o., 85-027 Bydgoszcz, ul. Jagiellońska 94c, wpisane do Rejestru Przedsiębiorstw w Sądzie Rejonowym w Bydgoszczy, XIII Wydział Gospodarczy pod KRS nr.: 0000332741, NIP: 554-282-98-03, REGON: 340560490, kapitał zakładowy: 33.250.000,00 PLN.</w:t>
      </w:r>
    </w:p>
    <w:p w14:paraId="6B0B3DFC" w14:textId="77777777" w:rsidR="00E6364D" w:rsidRPr="00F739DE" w:rsidRDefault="00E6364D" w:rsidP="00E6364D">
      <w:pPr>
        <w:pStyle w:val="Teksttreci0"/>
        <w:numPr>
          <w:ilvl w:val="0"/>
          <w:numId w:val="3"/>
        </w:numPr>
        <w:shd w:val="clear" w:color="auto" w:fill="auto"/>
        <w:tabs>
          <w:tab w:val="left" w:pos="341"/>
        </w:tabs>
        <w:spacing w:after="240"/>
        <w:ind w:left="280" w:hanging="280"/>
        <w:rPr>
          <w:rFonts w:ascii="Arial Narrow" w:hAnsi="Arial Narrow"/>
          <w:sz w:val="24"/>
          <w:szCs w:val="24"/>
        </w:rPr>
      </w:pPr>
      <w:r w:rsidRPr="00F739DE">
        <w:rPr>
          <w:rFonts w:ascii="Arial Narrow" w:hAnsi="Arial Narrow"/>
          <w:sz w:val="24"/>
          <w:szCs w:val="24"/>
        </w:rPr>
        <w:t xml:space="preserve">Adres internetowy (URL): </w:t>
      </w:r>
      <w:r w:rsidRPr="00F739DE">
        <w:rPr>
          <w:rStyle w:val="Hipercze"/>
          <w:rFonts w:ascii="Arial Narrow" w:hAnsi="Arial Narrow"/>
          <w:color w:val="auto"/>
          <w:sz w:val="24"/>
          <w:szCs w:val="24"/>
          <w:lang w:bidi="en-US"/>
        </w:rPr>
        <w:t>www.tramwajfordon.bydgoszcz.pl</w:t>
      </w:r>
    </w:p>
    <w:p w14:paraId="3BA9B33E" w14:textId="77777777" w:rsidR="00E6364D" w:rsidRPr="00F739DE" w:rsidRDefault="00E6364D" w:rsidP="00E6364D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736"/>
        </w:tabs>
        <w:spacing w:after="240"/>
        <w:ind w:left="280" w:hanging="280"/>
        <w:rPr>
          <w:sz w:val="24"/>
          <w:szCs w:val="24"/>
        </w:rPr>
      </w:pPr>
      <w:bookmarkStart w:id="1" w:name="bookmark2"/>
      <w:r w:rsidRPr="00F739DE">
        <w:rPr>
          <w:sz w:val="24"/>
          <w:szCs w:val="24"/>
        </w:rPr>
        <w:t>TRYB UDZIELENIA ZAMÓWIENIA.</w:t>
      </w:r>
      <w:bookmarkEnd w:id="1"/>
    </w:p>
    <w:p w14:paraId="784E1255" w14:textId="1670E9D4" w:rsidR="00E6364D" w:rsidRDefault="009F052C" w:rsidP="00E6364D">
      <w:pPr>
        <w:pStyle w:val="Teksttreci0"/>
        <w:numPr>
          <w:ilvl w:val="0"/>
          <w:numId w:val="4"/>
        </w:numPr>
        <w:shd w:val="clear" w:color="auto" w:fill="auto"/>
        <w:tabs>
          <w:tab w:val="left" w:pos="341"/>
        </w:tabs>
        <w:ind w:left="280" w:hanging="28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E6364D" w:rsidRPr="00F739DE">
        <w:rPr>
          <w:rFonts w:ascii="Arial Narrow" w:hAnsi="Arial Narrow"/>
          <w:sz w:val="24"/>
          <w:szCs w:val="24"/>
        </w:rPr>
        <w:t xml:space="preserve">ostępowanie dotyczy </w:t>
      </w:r>
      <w:r w:rsidR="00E6364D" w:rsidRPr="00F739DE">
        <w:rPr>
          <w:rFonts w:ascii="Arial Narrow" w:hAnsi="Arial Narrow"/>
          <w:b/>
          <w:bCs/>
          <w:sz w:val="24"/>
          <w:szCs w:val="24"/>
          <w:u w:val="single"/>
        </w:rPr>
        <w:t>zamówienia sektorowego</w:t>
      </w:r>
      <w:r w:rsidR="00E6364D" w:rsidRPr="00F739DE">
        <w:rPr>
          <w:rFonts w:ascii="Arial Narrow" w:hAnsi="Arial Narrow"/>
          <w:b/>
          <w:bCs/>
          <w:sz w:val="24"/>
          <w:szCs w:val="24"/>
        </w:rPr>
        <w:t xml:space="preserve"> </w:t>
      </w:r>
      <w:r w:rsidR="00E6364D" w:rsidRPr="00F739DE">
        <w:rPr>
          <w:rFonts w:ascii="Arial Narrow" w:hAnsi="Arial Narrow"/>
          <w:sz w:val="24"/>
          <w:szCs w:val="24"/>
        </w:rPr>
        <w:t xml:space="preserve">i jest prowadzone w trybie przetargu nieograniczonego na podstawie </w:t>
      </w:r>
      <w:r w:rsidR="00E6364D" w:rsidRPr="00F739DE">
        <w:rPr>
          <w:rFonts w:ascii="Arial Narrow" w:hAnsi="Arial Narrow"/>
          <w:b/>
          <w:sz w:val="24"/>
          <w:szCs w:val="24"/>
        </w:rPr>
        <w:t>Regulaminu zamówień o wartości szacunkowej powyżej 130.000 PLN Tramwaj Fordon Sp. z o.o</w:t>
      </w:r>
      <w:r w:rsidR="00E6364D" w:rsidRPr="00F739DE">
        <w:rPr>
          <w:rFonts w:ascii="Arial Narrow" w:hAnsi="Arial Narrow"/>
          <w:sz w:val="24"/>
          <w:szCs w:val="24"/>
        </w:rPr>
        <w:t>.</w:t>
      </w:r>
    </w:p>
    <w:p w14:paraId="48AD2D38" w14:textId="77777777" w:rsidR="009F052C" w:rsidRPr="00F739DE" w:rsidRDefault="009F052C" w:rsidP="009F052C">
      <w:pPr>
        <w:pStyle w:val="Teksttreci0"/>
        <w:shd w:val="clear" w:color="auto" w:fill="auto"/>
        <w:tabs>
          <w:tab w:val="left" w:pos="341"/>
        </w:tabs>
        <w:ind w:left="280"/>
        <w:rPr>
          <w:rFonts w:ascii="Arial Narrow" w:hAnsi="Arial Narrow"/>
          <w:sz w:val="24"/>
          <w:szCs w:val="24"/>
        </w:rPr>
      </w:pPr>
    </w:p>
    <w:p w14:paraId="3BB43A11" w14:textId="5754E5F7" w:rsidR="00241314" w:rsidRPr="009F052C" w:rsidRDefault="00241314" w:rsidP="009F052C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736"/>
        </w:tabs>
        <w:spacing w:after="240"/>
        <w:ind w:left="280" w:hanging="280"/>
        <w:rPr>
          <w:sz w:val="24"/>
          <w:szCs w:val="24"/>
        </w:rPr>
      </w:pPr>
      <w:bookmarkStart w:id="2" w:name="bookmark3"/>
      <w:r w:rsidRPr="00F739DE">
        <w:rPr>
          <w:sz w:val="24"/>
          <w:szCs w:val="24"/>
        </w:rPr>
        <w:t>OPIS PRZEDMIOTU ZAMÓWIENIA</w:t>
      </w:r>
      <w:bookmarkEnd w:id="2"/>
      <w:r w:rsidRPr="00F739DE">
        <w:rPr>
          <w:sz w:val="24"/>
          <w:szCs w:val="24"/>
        </w:rPr>
        <w:t>.</w:t>
      </w:r>
    </w:p>
    <w:p w14:paraId="305FCB1D" w14:textId="5F248B7E" w:rsidR="00241314" w:rsidRPr="00F739DE" w:rsidRDefault="00241314" w:rsidP="006A50AC">
      <w:pPr>
        <w:ind w:left="294" w:hanging="14"/>
        <w:jc w:val="both"/>
        <w:rPr>
          <w:rFonts w:ascii="Arial Narrow" w:hAnsi="Arial Narrow"/>
          <w:sz w:val="24"/>
          <w:szCs w:val="24"/>
        </w:rPr>
      </w:pPr>
      <w:r w:rsidRPr="00F739DE">
        <w:rPr>
          <w:rFonts w:ascii="Arial Narrow" w:hAnsi="Arial Narrow" w:cs="Times New Roman"/>
          <w:sz w:val="24"/>
          <w:szCs w:val="24"/>
        </w:rPr>
        <w:t xml:space="preserve">Przedmiotem zamówienia jest </w:t>
      </w:r>
      <w:r w:rsidR="006A50AC">
        <w:rPr>
          <w:rFonts w:ascii="Arial Narrow" w:hAnsi="Arial Narrow" w:cs="Times New Roman"/>
          <w:sz w:val="24"/>
          <w:szCs w:val="24"/>
        </w:rPr>
        <w:t>w</w:t>
      </w:r>
      <w:r w:rsidR="006A50AC" w:rsidRPr="006A50AC">
        <w:rPr>
          <w:rFonts w:ascii="Arial Narrow" w:hAnsi="Arial Narrow" w:cs="Times New Roman"/>
          <w:sz w:val="24"/>
          <w:szCs w:val="24"/>
        </w:rPr>
        <w:t>ykonanie naprawy głównej wybranych układów dwóch tramwajów typu 12</w:t>
      </w:r>
      <w:r w:rsidR="00BD0679">
        <w:rPr>
          <w:rFonts w:ascii="Arial Narrow" w:hAnsi="Arial Narrow" w:cs="Times New Roman"/>
          <w:sz w:val="24"/>
          <w:szCs w:val="24"/>
        </w:rPr>
        <w:t>2</w:t>
      </w:r>
      <w:r w:rsidR="006A50AC" w:rsidRPr="006A50AC">
        <w:rPr>
          <w:rFonts w:ascii="Arial Narrow" w:hAnsi="Arial Narrow" w:cs="Times New Roman"/>
          <w:sz w:val="24"/>
          <w:szCs w:val="24"/>
        </w:rPr>
        <w:t>NaB</w:t>
      </w:r>
      <w:r w:rsidR="006A50AC">
        <w:rPr>
          <w:rFonts w:ascii="Arial Narrow" w:hAnsi="Arial Narrow" w:cs="Times New Roman"/>
          <w:sz w:val="24"/>
          <w:szCs w:val="24"/>
        </w:rPr>
        <w:t xml:space="preserve">, w zakresie wskazanym w </w:t>
      </w:r>
      <w:r w:rsidR="000D0B54">
        <w:rPr>
          <w:rFonts w:ascii="Arial Narrow" w:hAnsi="Arial Narrow" w:cs="Times New Roman"/>
          <w:sz w:val="24"/>
          <w:szCs w:val="24"/>
        </w:rPr>
        <w:t>Dziale III pkt 3 Specyfikacji Istotnych Warunków Zamówienia.</w:t>
      </w:r>
    </w:p>
    <w:p w14:paraId="30F2EFA2" w14:textId="77777777" w:rsidR="00B7209C" w:rsidRPr="00F739DE" w:rsidRDefault="00B7209C" w:rsidP="00E91317">
      <w:pPr>
        <w:tabs>
          <w:tab w:val="left" w:pos="355"/>
        </w:tabs>
        <w:spacing w:line="228" w:lineRule="auto"/>
        <w:ind w:left="420" w:hanging="420"/>
        <w:rPr>
          <w:rFonts w:ascii="Arial Narrow" w:hAnsi="Arial Narrow"/>
          <w:sz w:val="24"/>
          <w:szCs w:val="24"/>
        </w:rPr>
      </w:pPr>
    </w:p>
    <w:p w14:paraId="314C7621" w14:textId="77777777" w:rsidR="00925E52" w:rsidRPr="00F739DE" w:rsidRDefault="00925E52" w:rsidP="00925E52">
      <w:pPr>
        <w:pStyle w:val="Teksttreci0"/>
        <w:numPr>
          <w:ilvl w:val="0"/>
          <w:numId w:val="2"/>
        </w:numPr>
        <w:shd w:val="clear" w:color="auto" w:fill="auto"/>
        <w:tabs>
          <w:tab w:val="left" w:pos="361"/>
        </w:tabs>
        <w:ind w:left="380" w:hanging="380"/>
        <w:rPr>
          <w:rFonts w:ascii="Arial Narrow" w:hAnsi="Arial Narrow"/>
          <w:b/>
          <w:sz w:val="24"/>
          <w:szCs w:val="24"/>
          <w:u w:val="single"/>
        </w:rPr>
      </w:pPr>
      <w:r w:rsidRPr="00F739DE">
        <w:rPr>
          <w:rFonts w:ascii="Arial Narrow" w:hAnsi="Arial Narrow"/>
          <w:b/>
          <w:sz w:val="24"/>
          <w:szCs w:val="24"/>
          <w:u w:val="single"/>
        </w:rPr>
        <w:t>WYKAZ OŚWIADCZEŃ LUB DOKUMENTÓW, JAKIE MAJĄ DOSTARCZYĆ WYKONAWCY W CELU POTWIERDZENIA SPEŁNIENIA WARUNKÓW UDZIAŁU W POSTĘPOWANIU.</w:t>
      </w:r>
    </w:p>
    <w:p w14:paraId="5D5CAFBF" w14:textId="77777777" w:rsidR="00925E52" w:rsidRPr="00F739DE" w:rsidRDefault="00925E52" w:rsidP="00925E52">
      <w:pPr>
        <w:pStyle w:val="Teksttreci0"/>
        <w:shd w:val="clear" w:color="auto" w:fill="auto"/>
        <w:tabs>
          <w:tab w:val="left" w:pos="361"/>
        </w:tabs>
        <w:rPr>
          <w:rFonts w:ascii="Arial Narrow" w:hAnsi="Arial Narrow"/>
          <w:b/>
          <w:sz w:val="24"/>
          <w:szCs w:val="24"/>
          <w:u w:val="single"/>
        </w:rPr>
      </w:pPr>
    </w:p>
    <w:p w14:paraId="48A63E20" w14:textId="738C1F85" w:rsidR="00B7209C" w:rsidRDefault="00B7209C" w:rsidP="00B7209C">
      <w:pPr>
        <w:tabs>
          <w:tab w:val="left" w:pos="355"/>
        </w:tabs>
        <w:spacing w:line="228" w:lineRule="auto"/>
        <w:ind w:left="420" w:hanging="420"/>
        <w:rPr>
          <w:rFonts w:ascii="Arial Narrow" w:hAnsi="Arial Narrow"/>
          <w:sz w:val="24"/>
          <w:szCs w:val="24"/>
        </w:rPr>
      </w:pPr>
    </w:p>
    <w:p w14:paraId="5D03793C" w14:textId="0FBBF693" w:rsidR="00175A3C" w:rsidRP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t>1.</w:t>
      </w:r>
      <w:r w:rsidRPr="00175A3C">
        <w:rPr>
          <w:rFonts w:ascii="Arial Narrow" w:hAnsi="Arial Narrow"/>
          <w:sz w:val="24"/>
          <w:szCs w:val="24"/>
        </w:rPr>
        <w:tab/>
      </w:r>
      <w:r w:rsidR="00652914">
        <w:rPr>
          <w:rFonts w:ascii="Arial Narrow" w:hAnsi="Arial Narrow"/>
          <w:sz w:val="24"/>
          <w:szCs w:val="24"/>
        </w:rPr>
        <w:t xml:space="preserve"> </w:t>
      </w:r>
      <w:r w:rsidRPr="00175A3C">
        <w:rPr>
          <w:rFonts w:ascii="Arial Narrow" w:hAnsi="Arial Narrow"/>
          <w:sz w:val="24"/>
          <w:szCs w:val="24"/>
        </w:rPr>
        <w:t>W celu potwierdzenia spełniania warunków udziału w postępowaniu, Wykonawca zobowiązany jest złożyć wraz z ofertą następujące dokumenty i oświadczenia:</w:t>
      </w:r>
    </w:p>
    <w:p w14:paraId="694ECDAF" w14:textId="5FCB279F" w:rsidR="00175A3C" w:rsidRP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t>1)</w:t>
      </w:r>
      <w:r w:rsidRPr="00175A3C">
        <w:rPr>
          <w:rFonts w:ascii="Arial Narrow" w:hAnsi="Arial Narrow"/>
          <w:sz w:val="24"/>
          <w:szCs w:val="24"/>
        </w:rPr>
        <w:tab/>
      </w:r>
      <w:r w:rsidR="00652914">
        <w:rPr>
          <w:rFonts w:ascii="Arial Narrow" w:hAnsi="Arial Narrow"/>
          <w:sz w:val="24"/>
          <w:szCs w:val="24"/>
        </w:rPr>
        <w:t xml:space="preserve"> </w:t>
      </w:r>
      <w:r w:rsidRPr="00175A3C">
        <w:rPr>
          <w:rFonts w:ascii="Arial Narrow" w:hAnsi="Arial Narrow"/>
          <w:sz w:val="24"/>
          <w:szCs w:val="24"/>
        </w:rPr>
        <w:t>oświadczenie Wykonawcy o spełnianiu warunków udziału w postępowaniu</w:t>
      </w:r>
      <w:r w:rsidR="00652914">
        <w:rPr>
          <w:rFonts w:ascii="Arial Narrow" w:hAnsi="Arial Narrow"/>
          <w:sz w:val="24"/>
          <w:szCs w:val="24"/>
        </w:rPr>
        <w:t>;</w:t>
      </w:r>
      <w:r w:rsidRPr="00175A3C">
        <w:rPr>
          <w:rFonts w:ascii="Arial Narrow" w:hAnsi="Arial Narrow"/>
          <w:sz w:val="24"/>
          <w:szCs w:val="24"/>
        </w:rPr>
        <w:tab/>
      </w:r>
    </w:p>
    <w:p w14:paraId="0F359914" w14:textId="28CE7B71" w:rsidR="00175A3C" w:rsidRP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t>2)</w:t>
      </w:r>
      <w:r w:rsidRPr="00175A3C">
        <w:rPr>
          <w:rFonts w:ascii="Arial Narrow" w:hAnsi="Arial Narrow"/>
          <w:sz w:val="24"/>
          <w:szCs w:val="24"/>
        </w:rPr>
        <w:tab/>
      </w:r>
      <w:r w:rsidR="00652914">
        <w:rPr>
          <w:rFonts w:ascii="Arial Narrow" w:hAnsi="Arial Narrow"/>
          <w:sz w:val="24"/>
          <w:szCs w:val="24"/>
        </w:rPr>
        <w:t xml:space="preserve"> </w:t>
      </w:r>
      <w:r w:rsidRPr="00175A3C">
        <w:rPr>
          <w:rFonts w:ascii="Arial Narrow" w:hAnsi="Arial Narrow"/>
          <w:sz w:val="24"/>
          <w:szCs w:val="24"/>
        </w:rPr>
        <w:t>wykaz usług wykonanych w okresie ostatnich 3 lat przed upływem terminu składania ofert, a jeżeli okres prowadzenia działalności jest krótszy – w tym okresie, wraz z podaniem ich przedmiotu, dat wykonania i podmiotów, na rzecz których usługi zostały wykonane, wraz z załączeniem dowodów określających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Wykonawcy;</w:t>
      </w:r>
    </w:p>
    <w:p w14:paraId="163E5A54" w14:textId="38EF29E3" w:rsidR="00175A3C" w:rsidRP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t>3)</w:t>
      </w:r>
      <w:r w:rsidRPr="00175A3C">
        <w:rPr>
          <w:rFonts w:ascii="Arial Narrow" w:hAnsi="Arial Narrow"/>
          <w:sz w:val="24"/>
          <w:szCs w:val="24"/>
        </w:rPr>
        <w:tab/>
      </w:r>
      <w:r w:rsidR="00652914">
        <w:rPr>
          <w:rFonts w:ascii="Arial Narrow" w:hAnsi="Arial Narrow"/>
          <w:sz w:val="24"/>
          <w:szCs w:val="24"/>
        </w:rPr>
        <w:t xml:space="preserve"> </w:t>
      </w:r>
      <w:r w:rsidRPr="00175A3C">
        <w:rPr>
          <w:rFonts w:ascii="Arial Narrow" w:hAnsi="Arial Narrow"/>
          <w:sz w:val="24"/>
          <w:szCs w:val="24"/>
        </w:rPr>
        <w:t>wykaz wyposażenia zakładu dostępnych wykonawcy usług w celu realizacji zamówienia wraz z informacją o podstawie dysponowania tymi zasobami;</w:t>
      </w:r>
    </w:p>
    <w:p w14:paraId="711BF59F" w14:textId="01DC9679" w:rsidR="00175A3C" w:rsidRP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t>4)</w:t>
      </w:r>
      <w:r w:rsidRPr="00175A3C">
        <w:rPr>
          <w:rFonts w:ascii="Arial Narrow" w:hAnsi="Arial Narrow"/>
          <w:sz w:val="24"/>
          <w:szCs w:val="24"/>
        </w:rPr>
        <w:tab/>
      </w:r>
      <w:r w:rsidR="00C86595">
        <w:rPr>
          <w:rFonts w:ascii="Arial Narrow" w:hAnsi="Arial Narrow"/>
          <w:sz w:val="24"/>
          <w:szCs w:val="24"/>
        </w:rPr>
        <w:t xml:space="preserve"> </w:t>
      </w:r>
      <w:r w:rsidRPr="00175A3C">
        <w:rPr>
          <w:rFonts w:ascii="Arial Narrow" w:hAnsi="Arial Narrow"/>
          <w:sz w:val="24"/>
          <w:szCs w:val="24"/>
        </w:rPr>
        <w:t>wykaz osób, które będą uczestniczyć w wykonywaniu zamówienia, w szczególności odpowiedzialnych za świadczenie usług, wraz z informacjami na temat ich kwalifikacji zawodowych i doświadczenia niezbędnych do wykonania zamówienia oraz informacją o podstawie do dysponowania tymi osobami;</w:t>
      </w:r>
    </w:p>
    <w:p w14:paraId="28F8C4AC" w14:textId="7BEB78FD" w:rsidR="00175A3C" w:rsidRP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lastRenderedPageBreak/>
        <w:t>5)</w:t>
      </w:r>
      <w:r w:rsidRPr="00175A3C">
        <w:rPr>
          <w:rFonts w:ascii="Arial Narrow" w:hAnsi="Arial Narrow"/>
          <w:sz w:val="24"/>
          <w:szCs w:val="24"/>
        </w:rPr>
        <w:tab/>
      </w:r>
      <w:r w:rsidR="00C86595">
        <w:rPr>
          <w:rFonts w:ascii="Arial Narrow" w:hAnsi="Arial Narrow"/>
          <w:sz w:val="24"/>
          <w:szCs w:val="24"/>
        </w:rPr>
        <w:t xml:space="preserve"> </w:t>
      </w:r>
      <w:r w:rsidRPr="00175A3C">
        <w:rPr>
          <w:rFonts w:ascii="Arial Narrow" w:hAnsi="Arial Narrow"/>
          <w:sz w:val="24"/>
          <w:szCs w:val="24"/>
        </w:rPr>
        <w:t>informację banku lub spółdzielczej kasy oszczędnościowo-kredytowej, w których wykonawca posiada rachunek, potwierdzającą wysokość posiadanych środków finansowych lub zdolność kredytową wykonawcy, wystawioną nie wcześniej niż 3 miesiące przed upływem terminu składania ofert;</w:t>
      </w:r>
    </w:p>
    <w:p w14:paraId="6A9DD632" w14:textId="77777777" w:rsidR="00175A3C" w:rsidRP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t>2.</w:t>
      </w:r>
      <w:r w:rsidRPr="00175A3C">
        <w:rPr>
          <w:rFonts w:ascii="Arial Narrow" w:hAnsi="Arial Narrow"/>
          <w:sz w:val="24"/>
          <w:szCs w:val="24"/>
        </w:rPr>
        <w:tab/>
        <w:t xml:space="preserve">W celu wykazania braku podstaw do wykluczenia z postępowania o udzielenie zamówienia, Wykonawca zobowiązany jest złożyć wraz z ofertą następujące dokumenty i oświadczenia: </w:t>
      </w:r>
    </w:p>
    <w:p w14:paraId="442F2297" w14:textId="07C634F2" w:rsidR="00175A3C" w:rsidRP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t>1)</w:t>
      </w:r>
      <w:r w:rsidRPr="00175A3C">
        <w:rPr>
          <w:rFonts w:ascii="Arial Narrow" w:hAnsi="Arial Narrow"/>
          <w:sz w:val="24"/>
          <w:szCs w:val="24"/>
        </w:rPr>
        <w:tab/>
      </w:r>
      <w:r w:rsidR="00C86595">
        <w:rPr>
          <w:rFonts w:ascii="Arial Narrow" w:hAnsi="Arial Narrow"/>
          <w:sz w:val="24"/>
          <w:szCs w:val="24"/>
        </w:rPr>
        <w:t xml:space="preserve"> </w:t>
      </w:r>
      <w:r w:rsidRPr="00175A3C">
        <w:rPr>
          <w:rFonts w:ascii="Arial Narrow" w:hAnsi="Arial Narrow"/>
          <w:sz w:val="24"/>
          <w:szCs w:val="24"/>
        </w:rPr>
        <w:t>oświadczenie Wykonawcy o braku podstaw do wykluczenia;</w:t>
      </w:r>
    </w:p>
    <w:p w14:paraId="67364B5A" w14:textId="1E539AAF" w:rsidR="00175A3C" w:rsidRDefault="00175A3C" w:rsidP="00C86595">
      <w:pPr>
        <w:tabs>
          <w:tab w:val="left" w:pos="355"/>
        </w:tabs>
        <w:spacing w:line="228" w:lineRule="auto"/>
        <w:ind w:left="420" w:hanging="420"/>
        <w:jc w:val="both"/>
        <w:rPr>
          <w:rFonts w:ascii="Arial Narrow" w:hAnsi="Arial Narrow"/>
          <w:sz w:val="24"/>
          <w:szCs w:val="24"/>
        </w:rPr>
      </w:pPr>
      <w:r w:rsidRPr="00175A3C">
        <w:rPr>
          <w:rFonts w:ascii="Arial Narrow" w:hAnsi="Arial Narrow"/>
          <w:sz w:val="24"/>
          <w:szCs w:val="24"/>
        </w:rPr>
        <w:t>2)</w:t>
      </w:r>
      <w:r w:rsidRPr="00175A3C">
        <w:rPr>
          <w:rFonts w:ascii="Arial Narrow" w:hAnsi="Arial Narrow"/>
          <w:sz w:val="24"/>
          <w:szCs w:val="24"/>
        </w:rPr>
        <w:tab/>
      </w:r>
      <w:r w:rsidR="00C86595">
        <w:rPr>
          <w:rFonts w:ascii="Arial Narrow" w:hAnsi="Arial Narrow"/>
          <w:sz w:val="24"/>
          <w:szCs w:val="24"/>
        </w:rPr>
        <w:t xml:space="preserve"> </w:t>
      </w:r>
      <w:r w:rsidRPr="00175A3C">
        <w:rPr>
          <w:rFonts w:ascii="Arial Narrow" w:hAnsi="Arial Narrow"/>
          <w:sz w:val="24"/>
          <w:szCs w:val="24"/>
        </w:rPr>
        <w:t>aktualny odpis z właściwego rejestru lub centralnej ewidencji i informacji o działalności gospodarczej, jeżeli odrębne przepisy wymagają wpisu do rejestru lub ewidencji, wystawiony nie wcześniej niż 6 miesięcy przed upływem terminu składania ofert</w:t>
      </w:r>
      <w:r w:rsidR="00C86595">
        <w:rPr>
          <w:rFonts w:ascii="Arial Narrow" w:hAnsi="Arial Narrow"/>
          <w:sz w:val="24"/>
          <w:szCs w:val="24"/>
        </w:rPr>
        <w:t>.</w:t>
      </w:r>
    </w:p>
    <w:p w14:paraId="07448463" w14:textId="77777777" w:rsidR="00175A3C" w:rsidRPr="00F739DE" w:rsidRDefault="00175A3C" w:rsidP="00B7209C">
      <w:pPr>
        <w:tabs>
          <w:tab w:val="left" w:pos="355"/>
        </w:tabs>
        <w:spacing w:line="228" w:lineRule="auto"/>
        <w:ind w:left="420" w:hanging="420"/>
        <w:rPr>
          <w:rFonts w:ascii="Arial Narrow" w:hAnsi="Arial Narrow"/>
          <w:sz w:val="24"/>
          <w:szCs w:val="24"/>
        </w:rPr>
      </w:pPr>
    </w:p>
    <w:p w14:paraId="3EB94A55" w14:textId="77777777" w:rsidR="00925E52" w:rsidRPr="00F739DE" w:rsidRDefault="00925E52" w:rsidP="00925E52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742"/>
        </w:tabs>
        <w:spacing w:after="240"/>
        <w:ind w:hanging="380"/>
        <w:rPr>
          <w:sz w:val="24"/>
          <w:szCs w:val="24"/>
        </w:rPr>
      </w:pPr>
      <w:bookmarkStart w:id="3" w:name="bookmark4"/>
      <w:r w:rsidRPr="00F739DE">
        <w:rPr>
          <w:sz w:val="24"/>
          <w:szCs w:val="24"/>
        </w:rPr>
        <w:t>TERMIN WYKONANIA ZAMÓWIENIA.</w:t>
      </w:r>
      <w:bookmarkEnd w:id="3"/>
    </w:p>
    <w:p w14:paraId="15A0396F" w14:textId="44C38F5E" w:rsidR="00B7209C" w:rsidRPr="00F739DE" w:rsidRDefault="00615137" w:rsidP="00615137">
      <w:pPr>
        <w:tabs>
          <w:tab w:val="left" w:pos="355"/>
        </w:tabs>
        <w:spacing w:line="228" w:lineRule="auto"/>
        <w:ind w:left="38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Zamówienie należy wykonać do dnia 30.12.2021 r. </w:t>
      </w:r>
    </w:p>
    <w:p w14:paraId="281FA901" w14:textId="0DBA32BD" w:rsidR="00925E52" w:rsidRPr="00F739DE" w:rsidRDefault="00925E52" w:rsidP="00387EB3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1411"/>
        </w:tabs>
        <w:spacing w:after="240"/>
        <w:ind w:left="364" w:hanging="364"/>
        <w:jc w:val="left"/>
        <w:rPr>
          <w:sz w:val="24"/>
          <w:szCs w:val="24"/>
        </w:rPr>
      </w:pPr>
      <w:bookmarkStart w:id="4" w:name="bookmark20"/>
      <w:r w:rsidRPr="00F739DE">
        <w:rPr>
          <w:sz w:val="24"/>
          <w:szCs w:val="24"/>
        </w:rPr>
        <w:t>WYMAGANIA DOTYCZĄCE WADIUM.</w:t>
      </w:r>
      <w:bookmarkEnd w:id="4"/>
    </w:p>
    <w:p w14:paraId="61A35637" w14:textId="77777777" w:rsidR="00925E52" w:rsidRPr="00EF535A" w:rsidRDefault="00925E52" w:rsidP="00925E52">
      <w:pPr>
        <w:pStyle w:val="Nagwek10"/>
        <w:keepNext/>
        <w:keepLines/>
        <w:shd w:val="clear" w:color="auto" w:fill="auto"/>
        <w:tabs>
          <w:tab w:val="left" w:pos="360"/>
        </w:tabs>
        <w:ind w:left="0" w:firstLine="0"/>
        <w:jc w:val="left"/>
        <w:rPr>
          <w:b w:val="0"/>
          <w:bCs w:val="0"/>
          <w:sz w:val="24"/>
          <w:szCs w:val="24"/>
        </w:rPr>
      </w:pPr>
      <w:bookmarkStart w:id="5" w:name="bookmark21"/>
      <w:r w:rsidRPr="00F739DE">
        <w:rPr>
          <w:sz w:val="24"/>
          <w:szCs w:val="24"/>
          <w:u w:val="none"/>
        </w:rPr>
        <w:tab/>
      </w:r>
      <w:r w:rsidRPr="00EF535A">
        <w:rPr>
          <w:b w:val="0"/>
          <w:bCs w:val="0"/>
          <w:sz w:val="24"/>
          <w:szCs w:val="24"/>
          <w:u w:val="none"/>
        </w:rPr>
        <w:t>Zamawiający nie wymaga wniesienia wadium.</w:t>
      </w:r>
      <w:bookmarkEnd w:id="5"/>
    </w:p>
    <w:p w14:paraId="1C86BE4F" w14:textId="783FA321" w:rsidR="00B7209C" w:rsidRPr="00F739DE" w:rsidRDefault="00B7209C" w:rsidP="00B7209C">
      <w:pPr>
        <w:tabs>
          <w:tab w:val="left" w:pos="355"/>
        </w:tabs>
        <w:spacing w:line="228" w:lineRule="auto"/>
        <w:ind w:left="420" w:hanging="420"/>
        <w:rPr>
          <w:rFonts w:ascii="Arial Narrow" w:hAnsi="Arial Narrow"/>
          <w:sz w:val="24"/>
          <w:szCs w:val="24"/>
        </w:rPr>
      </w:pPr>
    </w:p>
    <w:p w14:paraId="6D22E857" w14:textId="5A50B2C1" w:rsidR="00E97468" w:rsidRPr="00F739DE" w:rsidRDefault="00E97468" w:rsidP="00387EB3">
      <w:pPr>
        <w:pStyle w:val="Teksttreci0"/>
        <w:numPr>
          <w:ilvl w:val="0"/>
          <w:numId w:val="2"/>
        </w:numPr>
        <w:shd w:val="clear" w:color="auto" w:fill="auto"/>
        <w:tabs>
          <w:tab w:val="left" w:pos="364"/>
        </w:tabs>
        <w:ind w:left="360" w:hanging="360"/>
        <w:rPr>
          <w:rFonts w:ascii="Arial Narrow" w:hAnsi="Arial Narrow"/>
          <w:b/>
          <w:sz w:val="24"/>
          <w:szCs w:val="24"/>
          <w:u w:val="single"/>
        </w:rPr>
      </w:pPr>
      <w:bookmarkStart w:id="6" w:name="_Hlk79683524"/>
      <w:r w:rsidRPr="00F739DE">
        <w:rPr>
          <w:rFonts w:ascii="Arial Narrow" w:hAnsi="Arial Narrow"/>
          <w:b/>
          <w:sz w:val="24"/>
          <w:szCs w:val="24"/>
          <w:u w:val="single"/>
        </w:rPr>
        <w:t>OPIS KRYTERIÓW, KTÓRYMI ZAMAWIAJĄCY BĘDZIE SIĘ KIEROWAŁ PRZY WYBORZE OFERTY, WRAZ Z PODANIEM ZNACZENIA TYCH KRYTERIÓW I SPOSOBU OCENY OFERT.</w:t>
      </w:r>
    </w:p>
    <w:p w14:paraId="6F383914" w14:textId="77777777" w:rsidR="00E97468" w:rsidRPr="00F739DE" w:rsidRDefault="00E97468" w:rsidP="00E97468">
      <w:pPr>
        <w:pStyle w:val="Teksttreci0"/>
        <w:shd w:val="clear" w:color="auto" w:fill="auto"/>
        <w:tabs>
          <w:tab w:val="left" w:pos="364"/>
        </w:tabs>
        <w:ind w:left="360"/>
        <w:rPr>
          <w:rFonts w:ascii="Arial Narrow" w:hAnsi="Arial Narrow"/>
          <w:b/>
          <w:sz w:val="24"/>
          <w:szCs w:val="24"/>
          <w:u w:val="single"/>
        </w:rPr>
      </w:pPr>
    </w:p>
    <w:p w14:paraId="4D8AFAC4" w14:textId="77777777" w:rsidR="005A3449" w:rsidRPr="005A3449" w:rsidRDefault="005A3449" w:rsidP="005A3449">
      <w:pPr>
        <w:widowControl w:val="0"/>
        <w:tabs>
          <w:tab w:val="left" w:pos="364"/>
        </w:tabs>
        <w:spacing w:after="0" w:line="240" w:lineRule="auto"/>
        <w:ind w:left="360"/>
        <w:jc w:val="both"/>
        <w:rPr>
          <w:rFonts w:ascii="Arial Narrow" w:eastAsia="Arial Narrow" w:hAnsi="Arial Narrow" w:cs="Arial Narrow"/>
          <w:b/>
          <w:color w:val="1F497D"/>
          <w:u w:val="single"/>
        </w:rPr>
      </w:pPr>
      <w:bookmarkStart w:id="7" w:name="_Hlk84398049"/>
      <w:bookmarkEnd w:id="6"/>
    </w:p>
    <w:p w14:paraId="67C30D4A" w14:textId="77777777" w:rsidR="005A3449" w:rsidRPr="005A3449" w:rsidRDefault="005A3449" w:rsidP="005A3449">
      <w:pPr>
        <w:widowControl w:val="0"/>
        <w:numPr>
          <w:ilvl w:val="0"/>
          <w:numId w:val="13"/>
        </w:numPr>
        <w:tabs>
          <w:tab w:val="left" w:pos="364"/>
        </w:tabs>
        <w:spacing w:after="0" w:line="240" w:lineRule="auto"/>
        <w:ind w:left="360"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>Jako kryterium wyboru oferty, przyjmuje się:</w:t>
      </w:r>
    </w:p>
    <w:p w14:paraId="40E1B2CA" w14:textId="77777777" w:rsidR="005A3449" w:rsidRPr="005A3449" w:rsidRDefault="005A3449" w:rsidP="005A3449">
      <w:pPr>
        <w:widowControl w:val="0"/>
        <w:tabs>
          <w:tab w:val="left" w:pos="364"/>
        </w:tabs>
        <w:spacing w:after="0" w:line="240" w:lineRule="auto"/>
        <w:ind w:left="36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D94C03B" w14:textId="77777777" w:rsidR="005A3449" w:rsidRPr="005A3449" w:rsidRDefault="005A3449" w:rsidP="005A3449">
      <w:pPr>
        <w:widowControl w:val="0"/>
        <w:tabs>
          <w:tab w:val="left" w:pos="364"/>
        </w:tabs>
        <w:spacing w:after="0" w:line="240" w:lineRule="auto"/>
        <w:ind w:left="360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 xml:space="preserve">A – </w:t>
      </w:r>
      <w:r w:rsidRPr="005A3449">
        <w:rPr>
          <w:rFonts w:ascii="Arial Narrow" w:eastAsia="Arial Narrow" w:hAnsi="Arial Narrow" w:cs="Arial Narrow"/>
          <w:b/>
          <w:sz w:val="24"/>
          <w:szCs w:val="24"/>
        </w:rPr>
        <w:t>cenę (w PLN brutto)</w:t>
      </w:r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b/>
          <w:bCs/>
          <w:sz w:val="24"/>
          <w:szCs w:val="24"/>
        </w:rPr>
        <w:t>- waga:  80%</w:t>
      </w:r>
    </w:p>
    <w:p w14:paraId="3E9F70E6" w14:textId="77777777" w:rsidR="005A3449" w:rsidRPr="005A3449" w:rsidRDefault="005A3449" w:rsidP="005A3449">
      <w:pPr>
        <w:widowControl w:val="0"/>
        <w:tabs>
          <w:tab w:val="left" w:pos="364"/>
        </w:tabs>
        <w:spacing w:after="0" w:line="240" w:lineRule="auto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 xml:space="preserve">B – </w:t>
      </w:r>
      <w:r w:rsidRPr="005A3449">
        <w:rPr>
          <w:rFonts w:ascii="Arial Narrow" w:eastAsia="Arial Narrow" w:hAnsi="Arial Narrow" w:cs="Arial Narrow"/>
          <w:b/>
          <w:sz w:val="24"/>
          <w:szCs w:val="24"/>
        </w:rPr>
        <w:t>gwarancja niezawodnej pracy naprawionych podzespołów</w:t>
      </w:r>
      <w:r w:rsidRPr="005A3449">
        <w:rPr>
          <w:rFonts w:ascii="Arial Narrow" w:eastAsia="Arial Narrow" w:hAnsi="Arial Narrow" w:cs="Arial Narrow"/>
          <w:b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b/>
          <w:sz w:val="24"/>
          <w:szCs w:val="24"/>
        </w:rPr>
        <w:tab/>
        <w:t>- waga:  20%</w:t>
      </w:r>
    </w:p>
    <w:p w14:paraId="05BAFCC1" w14:textId="77777777" w:rsidR="005A3449" w:rsidRPr="005A3449" w:rsidRDefault="005A3449" w:rsidP="005A3449">
      <w:pPr>
        <w:widowControl w:val="0"/>
        <w:tabs>
          <w:tab w:val="left" w:pos="364"/>
        </w:tabs>
        <w:spacing w:after="0" w:line="240" w:lineRule="auto"/>
        <w:ind w:left="36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717F1961" w14:textId="77777777" w:rsidR="005A3449" w:rsidRPr="005A3449" w:rsidRDefault="005A3449" w:rsidP="005A3449">
      <w:pPr>
        <w:widowControl w:val="0"/>
        <w:numPr>
          <w:ilvl w:val="0"/>
          <w:numId w:val="13"/>
        </w:numPr>
        <w:tabs>
          <w:tab w:val="left" w:pos="364"/>
        </w:tabs>
        <w:spacing w:after="0" w:line="240" w:lineRule="auto"/>
        <w:ind w:left="360" w:hanging="36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>Kryterium A c</w:t>
      </w:r>
      <w:r w:rsidRPr="005A3449">
        <w:rPr>
          <w:rFonts w:ascii="Arial Narrow" w:eastAsia="Arial Narrow" w:hAnsi="Arial Narrow" w:cs="Arial Narrow"/>
          <w:bCs/>
          <w:sz w:val="24"/>
          <w:szCs w:val="24"/>
        </w:rPr>
        <w:t>ena (w PLN brutto)</w:t>
      </w:r>
      <w:r w:rsidRPr="005A3449">
        <w:rPr>
          <w:rFonts w:ascii="Arial Narrow" w:eastAsia="Arial Narrow" w:hAnsi="Arial Narrow" w:cs="Arial Narrow"/>
          <w:b/>
          <w:bCs/>
          <w:sz w:val="24"/>
          <w:szCs w:val="24"/>
        </w:rPr>
        <w:tab/>
      </w:r>
    </w:p>
    <w:p w14:paraId="33FD90F4" w14:textId="77777777" w:rsidR="005A3449" w:rsidRPr="005A3449" w:rsidRDefault="005A3449" w:rsidP="005A3449">
      <w:pPr>
        <w:widowControl w:val="0"/>
        <w:spacing w:after="0" w:line="240" w:lineRule="auto"/>
        <w:ind w:left="360" w:firstLine="2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  <w:u w:val="single"/>
        </w:rPr>
        <w:t>Sposób oceny punktowej:</w:t>
      </w:r>
    </w:p>
    <w:p w14:paraId="21AEBE14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47BECC26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>Oferta z najniższą ceną za wykonanie zamówienia, otrzyma 80 punktów. Oferty z wyższą ceną otrzymają odpowiednio mniej punktów, obliczonych w następujący sposób:</w:t>
      </w:r>
    </w:p>
    <w:p w14:paraId="7DAAA132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5F701BD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>A = (</w:t>
      </w:r>
      <w:proofErr w:type="spellStart"/>
      <w:r w:rsidRPr="005A3449">
        <w:rPr>
          <w:rFonts w:ascii="Arial Narrow" w:eastAsia="Arial Narrow" w:hAnsi="Arial Narrow" w:cs="Arial Narrow"/>
          <w:sz w:val="24"/>
          <w:szCs w:val="24"/>
        </w:rPr>
        <w:t>A</w:t>
      </w:r>
      <w:r w:rsidRPr="005A3449">
        <w:rPr>
          <w:rFonts w:ascii="Arial Narrow" w:eastAsia="Arial Narrow" w:hAnsi="Arial Narrow" w:cs="Arial Narrow"/>
          <w:sz w:val="24"/>
          <w:szCs w:val="24"/>
          <w:vertAlign w:val="subscript"/>
        </w:rPr>
        <w:t>Cmin</w:t>
      </w:r>
      <w:proofErr w:type="spellEnd"/>
      <w:r w:rsidRPr="005A3449">
        <w:rPr>
          <w:rFonts w:ascii="Arial Narrow" w:eastAsia="Arial Narrow" w:hAnsi="Arial Narrow" w:cs="Arial Narrow"/>
          <w:sz w:val="24"/>
          <w:szCs w:val="24"/>
        </w:rPr>
        <w:t xml:space="preserve">. : </w:t>
      </w:r>
      <w:proofErr w:type="spellStart"/>
      <w:r w:rsidRPr="005A3449">
        <w:rPr>
          <w:rFonts w:ascii="Arial Narrow" w:eastAsia="Arial Narrow" w:hAnsi="Arial Narrow" w:cs="Arial Narrow"/>
          <w:sz w:val="24"/>
          <w:szCs w:val="24"/>
        </w:rPr>
        <w:t>Ac</w:t>
      </w:r>
      <w:r w:rsidRPr="005A3449">
        <w:rPr>
          <w:rFonts w:ascii="Arial Narrow" w:eastAsia="Arial Narrow" w:hAnsi="Arial Narrow" w:cs="Arial Narrow"/>
          <w:sz w:val="24"/>
          <w:szCs w:val="24"/>
          <w:vertAlign w:val="subscript"/>
        </w:rPr>
        <w:t>X</w:t>
      </w:r>
      <w:proofErr w:type="spellEnd"/>
      <w:r w:rsidRPr="005A3449">
        <w:rPr>
          <w:rFonts w:ascii="Arial Narrow" w:eastAsia="Arial Narrow" w:hAnsi="Arial Narrow" w:cs="Arial Narrow"/>
          <w:sz w:val="24"/>
          <w:szCs w:val="24"/>
        </w:rPr>
        <w:t>) x 80</w:t>
      </w:r>
    </w:p>
    <w:p w14:paraId="400A6BD4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AD77862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>gdzie:</w:t>
      </w:r>
    </w:p>
    <w:p w14:paraId="673235AB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C41DAE2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 xml:space="preserve">A </w:t>
      </w:r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sz w:val="24"/>
          <w:szCs w:val="24"/>
        </w:rPr>
        <w:tab/>
        <w:t>to liczba otrzymanych punktów przez danego Wykonawcę w ramach kryterium „cena”,</w:t>
      </w:r>
    </w:p>
    <w:p w14:paraId="5576C9F2" w14:textId="77777777" w:rsidR="005A3449" w:rsidRPr="005A3449" w:rsidRDefault="005A3449" w:rsidP="005A3449">
      <w:pPr>
        <w:widowControl w:val="0"/>
        <w:shd w:val="clear" w:color="auto" w:fill="FFFFFF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  <w:proofErr w:type="spellStart"/>
      <w:r w:rsidRPr="005A3449">
        <w:rPr>
          <w:rFonts w:ascii="Arial Narrow" w:eastAsia="Arial Narrow" w:hAnsi="Arial Narrow" w:cs="Arial Narrow"/>
          <w:sz w:val="24"/>
          <w:szCs w:val="24"/>
        </w:rPr>
        <w:t>Ac</w:t>
      </w:r>
      <w:r w:rsidRPr="005A3449">
        <w:rPr>
          <w:rFonts w:ascii="Arial Narrow" w:eastAsia="Arial Narrow" w:hAnsi="Arial Narrow" w:cs="Arial Narrow"/>
          <w:sz w:val="24"/>
          <w:szCs w:val="24"/>
          <w:vertAlign w:val="subscript"/>
        </w:rPr>
        <w:t>min</w:t>
      </w:r>
      <w:proofErr w:type="spellEnd"/>
      <w:r w:rsidRPr="005A3449">
        <w:rPr>
          <w:rFonts w:ascii="Arial Narrow" w:eastAsia="Arial Narrow" w:hAnsi="Arial Narrow" w:cs="Arial Narrow"/>
          <w:sz w:val="24"/>
          <w:szCs w:val="24"/>
        </w:rPr>
        <w:t xml:space="preserve">. </w:t>
      </w:r>
      <w:r w:rsidRPr="005A3449">
        <w:rPr>
          <w:rFonts w:ascii="Arial Narrow" w:eastAsia="Arial Narrow" w:hAnsi="Arial Narrow" w:cs="Arial Narrow"/>
          <w:sz w:val="24"/>
          <w:szCs w:val="24"/>
        </w:rPr>
        <w:tab/>
        <w:t>to oferowana najniższa cena ofertowa,</w:t>
      </w:r>
    </w:p>
    <w:p w14:paraId="492E2B72" w14:textId="77777777" w:rsidR="005A3449" w:rsidRPr="005A3449" w:rsidRDefault="005A3449" w:rsidP="005A3449">
      <w:pPr>
        <w:widowControl w:val="0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  <w:proofErr w:type="spellStart"/>
      <w:r w:rsidRPr="005A3449">
        <w:rPr>
          <w:rFonts w:ascii="Arial Narrow" w:eastAsia="Arial Narrow" w:hAnsi="Arial Narrow" w:cs="Arial Narrow"/>
          <w:sz w:val="24"/>
          <w:szCs w:val="24"/>
        </w:rPr>
        <w:t>Ac</w:t>
      </w:r>
      <w:r w:rsidRPr="005A3449">
        <w:rPr>
          <w:rFonts w:ascii="Arial Narrow" w:eastAsia="Arial Narrow" w:hAnsi="Arial Narrow" w:cs="Arial Narrow"/>
          <w:sz w:val="24"/>
          <w:szCs w:val="24"/>
          <w:vertAlign w:val="subscript"/>
        </w:rPr>
        <w:t>x</w:t>
      </w:r>
      <w:proofErr w:type="spellEnd"/>
      <w:r w:rsidRPr="005A3449">
        <w:rPr>
          <w:rFonts w:ascii="Arial Narrow" w:eastAsia="Arial Narrow" w:hAnsi="Arial Narrow" w:cs="Arial Narrow"/>
          <w:sz w:val="24"/>
          <w:szCs w:val="24"/>
        </w:rPr>
        <w:tab/>
      </w:r>
      <w:r w:rsidRPr="005A3449">
        <w:rPr>
          <w:rFonts w:ascii="Arial Narrow" w:eastAsia="Arial Narrow" w:hAnsi="Arial Narrow" w:cs="Arial Narrow"/>
          <w:sz w:val="24"/>
          <w:szCs w:val="24"/>
        </w:rPr>
        <w:tab/>
        <w:t>to cena ofertowa oferowana przez danego Wykonawcę.</w:t>
      </w:r>
    </w:p>
    <w:p w14:paraId="0B4588C9" w14:textId="77777777" w:rsidR="005A3449" w:rsidRPr="005A3449" w:rsidRDefault="005A3449" w:rsidP="005A3449">
      <w:pPr>
        <w:widowControl w:val="0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407BEC11" w14:textId="77777777" w:rsidR="005A3449" w:rsidRPr="005A3449" w:rsidRDefault="005A3449" w:rsidP="005F5AFE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D1C2EE6" w14:textId="77777777" w:rsidR="005A3449" w:rsidRPr="005A3449" w:rsidRDefault="005A3449" w:rsidP="005A3449">
      <w:pPr>
        <w:widowControl w:val="0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D402EE1" w14:textId="77777777" w:rsidR="005A3449" w:rsidRPr="005A3449" w:rsidRDefault="005A3449" w:rsidP="005A3449">
      <w:pPr>
        <w:widowControl w:val="0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>Kryterium B gwarancja niezawodnej pracy naprawionych podzespołów</w:t>
      </w:r>
    </w:p>
    <w:p w14:paraId="52535B5C" w14:textId="77777777" w:rsidR="005A3449" w:rsidRPr="005A3449" w:rsidRDefault="005A3449" w:rsidP="005A3449">
      <w:pPr>
        <w:widowControl w:val="0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2E4A85E" w14:textId="77777777" w:rsidR="005A3449" w:rsidRPr="005A3449" w:rsidRDefault="005A3449" w:rsidP="005A3449">
      <w:pPr>
        <w:widowControl w:val="0"/>
        <w:spacing w:after="0" w:line="240" w:lineRule="auto"/>
        <w:ind w:left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 xml:space="preserve">w kryterium </w:t>
      </w:r>
      <w:r w:rsidRPr="005A3449">
        <w:rPr>
          <w:rFonts w:ascii="Arial Narrow" w:eastAsia="Arial Narrow" w:hAnsi="Arial Narrow" w:cs="Arial Narrow"/>
          <w:b/>
          <w:sz w:val="24"/>
          <w:szCs w:val="24"/>
        </w:rPr>
        <w:t>„Gwarancja niezawodnej pracy naprawionych podzespołów”</w:t>
      </w:r>
      <w:r w:rsidRPr="005A3449">
        <w:rPr>
          <w:rFonts w:ascii="Arial Narrow" w:eastAsia="Arial Narrow" w:hAnsi="Arial Narrow" w:cs="Arial Narrow"/>
          <w:sz w:val="24"/>
          <w:szCs w:val="24"/>
        </w:rPr>
        <w:t xml:space="preserve"> punkty zostaną przyznane w następujący sposób:</w:t>
      </w:r>
    </w:p>
    <w:p w14:paraId="791C1714" w14:textId="77777777" w:rsidR="005A3449" w:rsidRPr="005A3449" w:rsidRDefault="005A3449" w:rsidP="005A3449">
      <w:pPr>
        <w:widowControl w:val="0"/>
        <w:spacing w:after="0" w:line="240" w:lineRule="auto"/>
        <w:ind w:left="357"/>
        <w:jc w:val="both"/>
        <w:rPr>
          <w:rFonts w:ascii="Arial Narrow" w:eastAsia="Arial Narrow" w:hAnsi="Arial Narrow" w:cs="Arial Narrow"/>
          <w:sz w:val="24"/>
          <w:szCs w:val="24"/>
        </w:rPr>
      </w:pPr>
    </w:p>
    <w:tbl>
      <w:tblPr>
        <w:tblOverlap w:val="never"/>
        <w:tblW w:w="0" w:type="auto"/>
        <w:tblInd w:w="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4114"/>
        <w:gridCol w:w="2136"/>
      </w:tblGrid>
      <w:tr w:rsidR="005A3449" w:rsidRPr="005A3449" w14:paraId="24141B46" w14:textId="77777777" w:rsidTr="005F5AFE">
        <w:trPr>
          <w:trHeight w:hRule="exact" w:val="74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E60E9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8B438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zaoferowany okres gwarancji niezawodnej pracy naprawionych podzespołów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69F90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liczba punktów</w:t>
            </w:r>
          </w:p>
        </w:tc>
      </w:tr>
      <w:tr w:rsidR="005A3449" w:rsidRPr="005A3449" w14:paraId="058178CB" w14:textId="77777777" w:rsidTr="005F5AFE">
        <w:trPr>
          <w:trHeight w:hRule="exact"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71C9B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1.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1276C" w14:textId="77777777" w:rsidR="005A3449" w:rsidRPr="005A3449" w:rsidRDefault="005A3449" w:rsidP="005A3449">
            <w:pPr>
              <w:widowControl w:val="0"/>
              <w:spacing w:after="0" w:line="240" w:lineRule="auto"/>
              <w:ind w:firstLine="1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24 miesiące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22E27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0</w:t>
            </w:r>
          </w:p>
        </w:tc>
      </w:tr>
      <w:tr w:rsidR="005A3449" w:rsidRPr="005A3449" w14:paraId="2DCF78FD" w14:textId="77777777" w:rsidTr="005F5AFE">
        <w:trPr>
          <w:trHeight w:hRule="exact" w:val="29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3C96E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2.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357F4" w14:textId="77777777" w:rsidR="005A3449" w:rsidRPr="005A3449" w:rsidRDefault="005A3449" w:rsidP="005A3449">
            <w:pPr>
              <w:widowControl w:val="0"/>
              <w:spacing w:after="0" w:line="240" w:lineRule="auto"/>
              <w:ind w:firstLine="1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30 miesięcy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2010F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10</w:t>
            </w:r>
          </w:p>
        </w:tc>
      </w:tr>
      <w:tr w:rsidR="005A3449" w:rsidRPr="005A3449" w14:paraId="4C29F065" w14:textId="77777777" w:rsidTr="005F5AFE">
        <w:trPr>
          <w:trHeight w:hRule="exact"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141E7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3.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9F30A" w14:textId="77777777" w:rsidR="005A3449" w:rsidRPr="005A3449" w:rsidRDefault="005A3449" w:rsidP="005A3449">
            <w:pPr>
              <w:widowControl w:val="0"/>
              <w:spacing w:after="0" w:line="240" w:lineRule="auto"/>
              <w:ind w:firstLine="1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36 miesięcy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DA258" w14:textId="77777777" w:rsidR="005A3449" w:rsidRPr="005A3449" w:rsidRDefault="005A3449" w:rsidP="005A3449">
            <w:pPr>
              <w:widowControl w:val="0"/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5A3449">
              <w:rPr>
                <w:rFonts w:ascii="Arial Narrow" w:eastAsia="Arial Narrow" w:hAnsi="Arial Narrow" w:cs="Arial Narrow"/>
                <w:sz w:val="24"/>
                <w:szCs w:val="24"/>
              </w:rPr>
              <w:t>20</w:t>
            </w:r>
          </w:p>
        </w:tc>
      </w:tr>
    </w:tbl>
    <w:p w14:paraId="7FF83824" w14:textId="77777777" w:rsidR="005A3449" w:rsidRPr="005A3449" w:rsidRDefault="005A3449" w:rsidP="005A3449">
      <w:pPr>
        <w:spacing w:after="26" w:line="14" w:lineRule="exact"/>
        <w:ind w:left="278" w:hanging="278"/>
        <w:jc w:val="both"/>
        <w:rPr>
          <w:rFonts w:ascii="Calibri" w:eastAsia="Calibri" w:hAnsi="Calibri" w:cs="Times New Roman"/>
          <w:sz w:val="24"/>
          <w:szCs w:val="24"/>
        </w:rPr>
      </w:pPr>
    </w:p>
    <w:p w14:paraId="708EBB08" w14:textId="77777777" w:rsidR="005A3449" w:rsidRPr="005A3449" w:rsidRDefault="005A3449" w:rsidP="005A3449">
      <w:pPr>
        <w:widowControl w:val="0"/>
        <w:spacing w:after="0" w:line="240" w:lineRule="auto"/>
        <w:ind w:left="357" w:firstLine="23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EAA08C9" w14:textId="77777777" w:rsidR="005A3449" w:rsidRPr="005A3449" w:rsidRDefault="005A3449" w:rsidP="005F5AFE">
      <w:pPr>
        <w:widowControl w:val="0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sz w:val="24"/>
          <w:szCs w:val="24"/>
        </w:rPr>
        <w:t>Za najkorzystniejszą Zamawiający uzna tę ofertę, która otrzyma najwyższą łączną ilość punktów spośród ofert spełniających wymogi formalne, niepodlegających odrzuceniu, obliczoną według wzoru:</w:t>
      </w:r>
    </w:p>
    <w:p w14:paraId="4C1FC9A1" w14:textId="77777777" w:rsidR="005A3449" w:rsidRPr="005A3449" w:rsidRDefault="005A3449" w:rsidP="005A3449">
      <w:pPr>
        <w:widowControl w:val="0"/>
        <w:spacing w:after="0" w:line="240" w:lineRule="auto"/>
        <w:ind w:left="426"/>
        <w:rPr>
          <w:rFonts w:ascii="Arial Narrow" w:eastAsia="Arial Narrow" w:hAnsi="Arial Narrow" w:cs="Arial Narrow"/>
          <w:sz w:val="24"/>
          <w:szCs w:val="24"/>
        </w:rPr>
      </w:pPr>
    </w:p>
    <w:p w14:paraId="7A8711AE" w14:textId="77777777" w:rsidR="005A3449" w:rsidRPr="005A3449" w:rsidRDefault="005A3449" w:rsidP="005A3449">
      <w:pPr>
        <w:widowControl w:val="0"/>
        <w:spacing w:after="220" w:line="240" w:lineRule="auto"/>
        <w:ind w:left="426"/>
        <w:rPr>
          <w:rFonts w:ascii="Arial Narrow" w:eastAsia="Arial Narrow" w:hAnsi="Arial Narrow" w:cs="Arial Narrow"/>
          <w:sz w:val="24"/>
          <w:szCs w:val="24"/>
        </w:rPr>
      </w:pPr>
      <w:r w:rsidRPr="005A3449">
        <w:rPr>
          <w:rFonts w:ascii="Arial Narrow" w:eastAsia="Arial Narrow" w:hAnsi="Arial Narrow" w:cs="Arial Narrow"/>
          <w:b/>
          <w:bCs/>
          <w:sz w:val="24"/>
          <w:szCs w:val="24"/>
        </w:rPr>
        <w:t>P = A + B</w:t>
      </w:r>
    </w:p>
    <w:bookmarkEnd w:id="7"/>
    <w:p w14:paraId="3C621F4D" w14:textId="77777777" w:rsidR="00B7209C" w:rsidRPr="005A3449" w:rsidDel="00B26487" w:rsidRDefault="00B7209C" w:rsidP="00B7209C">
      <w:pPr>
        <w:tabs>
          <w:tab w:val="left" w:pos="355"/>
        </w:tabs>
        <w:spacing w:line="228" w:lineRule="auto"/>
        <w:ind w:left="420" w:hanging="420"/>
        <w:rPr>
          <w:del w:id="8" w:author="Krzysztof" w:date="2021-08-18T21:26:00Z"/>
          <w:rFonts w:ascii="Arial Narrow" w:hAnsi="Arial Narrow"/>
          <w:sz w:val="24"/>
          <w:szCs w:val="24"/>
        </w:rPr>
      </w:pPr>
    </w:p>
    <w:p w14:paraId="6DAF9C94" w14:textId="0516C97D" w:rsidR="00E97468" w:rsidRPr="00F739DE" w:rsidRDefault="00E97468" w:rsidP="00B7209C">
      <w:pPr>
        <w:tabs>
          <w:tab w:val="left" w:pos="355"/>
        </w:tabs>
        <w:spacing w:line="228" w:lineRule="auto"/>
        <w:ind w:left="420" w:hanging="420"/>
        <w:rPr>
          <w:rFonts w:ascii="Arial Narrow" w:hAnsi="Arial Narrow"/>
          <w:sz w:val="24"/>
          <w:szCs w:val="24"/>
        </w:rPr>
      </w:pPr>
    </w:p>
    <w:p w14:paraId="55C56BAC" w14:textId="43384A81" w:rsidR="005C5CD8" w:rsidRPr="00F739DE" w:rsidRDefault="005C5CD8" w:rsidP="00387EB3">
      <w:pPr>
        <w:pStyle w:val="Nagwek10"/>
        <w:keepNext/>
        <w:keepLines/>
        <w:numPr>
          <w:ilvl w:val="0"/>
          <w:numId w:val="2"/>
        </w:numPr>
        <w:shd w:val="clear" w:color="auto" w:fill="auto"/>
        <w:spacing w:after="240"/>
        <w:jc w:val="left"/>
        <w:rPr>
          <w:sz w:val="24"/>
          <w:szCs w:val="24"/>
        </w:rPr>
      </w:pPr>
      <w:bookmarkStart w:id="9" w:name="bookmark25"/>
      <w:r w:rsidRPr="00F739DE">
        <w:rPr>
          <w:sz w:val="24"/>
          <w:szCs w:val="24"/>
        </w:rPr>
        <w:t>MIEJSCE ORAZ TERMIN SKŁADANIA I OTWARCIA OFERT.</w:t>
      </w:r>
      <w:bookmarkEnd w:id="9"/>
    </w:p>
    <w:p w14:paraId="11C0894B" w14:textId="24D1C288" w:rsidR="005C5CD8" w:rsidRPr="00F739DE" w:rsidRDefault="005C5CD8" w:rsidP="00270A28">
      <w:pPr>
        <w:pStyle w:val="Nagwek10"/>
        <w:keepNext/>
        <w:keepLines/>
        <w:ind w:left="284" w:hanging="284"/>
        <w:rPr>
          <w:b w:val="0"/>
          <w:bCs w:val="0"/>
          <w:sz w:val="24"/>
          <w:szCs w:val="24"/>
          <w:u w:val="none"/>
        </w:rPr>
      </w:pPr>
      <w:r w:rsidRPr="00F739DE">
        <w:rPr>
          <w:b w:val="0"/>
          <w:bCs w:val="0"/>
          <w:sz w:val="24"/>
          <w:szCs w:val="24"/>
          <w:u w:val="none"/>
        </w:rPr>
        <w:t xml:space="preserve">1. Ofertę należy zaszyfrować zgodnie z Instrukcją użytkownika </w:t>
      </w:r>
      <w:proofErr w:type="spellStart"/>
      <w:r w:rsidRPr="00F739DE">
        <w:rPr>
          <w:b w:val="0"/>
          <w:bCs w:val="0"/>
          <w:sz w:val="24"/>
          <w:szCs w:val="24"/>
          <w:u w:val="none"/>
        </w:rPr>
        <w:t>miniPortalu</w:t>
      </w:r>
      <w:proofErr w:type="spellEnd"/>
      <w:r w:rsidRPr="00F739DE">
        <w:rPr>
          <w:b w:val="0"/>
          <w:bCs w:val="0"/>
          <w:sz w:val="24"/>
          <w:szCs w:val="24"/>
          <w:u w:val="none"/>
        </w:rPr>
        <w:t xml:space="preserve"> i przesłać na adres Elektronicznej Skrzynki Podawczej Zamawiającego, tj. TF_BYD, znajdującej się na platformie </w:t>
      </w:r>
      <w:proofErr w:type="spellStart"/>
      <w:r w:rsidRPr="00F739DE">
        <w:rPr>
          <w:b w:val="0"/>
          <w:bCs w:val="0"/>
          <w:sz w:val="24"/>
          <w:szCs w:val="24"/>
          <w:u w:val="none"/>
        </w:rPr>
        <w:t>ePUAP</w:t>
      </w:r>
      <w:proofErr w:type="spellEnd"/>
      <w:r w:rsidRPr="00F739DE">
        <w:rPr>
          <w:b w:val="0"/>
          <w:bCs w:val="0"/>
          <w:sz w:val="24"/>
          <w:szCs w:val="24"/>
          <w:u w:val="none"/>
        </w:rPr>
        <w:t xml:space="preserve">. </w:t>
      </w:r>
    </w:p>
    <w:p w14:paraId="4E329BB6" w14:textId="3BCE20E2" w:rsidR="005C5CD8" w:rsidRPr="00F739DE" w:rsidRDefault="005C5CD8" w:rsidP="00387EB3">
      <w:pPr>
        <w:pStyle w:val="Nagwek10"/>
        <w:keepNext/>
        <w:keepLines/>
        <w:ind w:left="0" w:firstLine="0"/>
        <w:rPr>
          <w:b w:val="0"/>
          <w:bCs w:val="0"/>
          <w:sz w:val="24"/>
          <w:szCs w:val="24"/>
          <w:u w:val="none"/>
        </w:rPr>
      </w:pPr>
      <w:r w:rsidRPr="00F739DE">
        <w:rPr>
          <w:b w:val="0"/>
          <w:bCs w:val="0"/>
          <w:sz w:val="24"/>
          <w:szCs w:val="24"/>
          <w:u w:val="none"/>
        </w:rPr>
        <w:t xml:space="preserve">2. Termin składania ofert upływa dnia </w:t>
      </w:r>
      <w:r w:rsidR="00BD0679">
        <w:rPr>
          <w:b w:val="0"/>
          <w:bCs w:val="0"/>
          <w:sz w:val="24"/>
          <w:szCs w:val="24"/>
          <w:u w:val="none"/>
        </w:rPr>
        <w:t>05.11.</w:t>
      </w:r>
      <w:r w:rsidRPr="00F739DE">
        <w:rPr>
          <w:b w:val="0"/>
          <w:bCs w:val="0"/>
          <w:sz w:val="24"/>
          <w:szCs w:val="24"/>
          <w:u w:val="none"/>
        </w:rPr>
        <w:t>2021 r. o godz</w:t>
      </w:r>
      <w:r w:rsidR="00BD0679">
        <w:rPr>
          <w:b w:val="0"/>
          <w:bCs w:val="0"/>
          <w:sz w:val="24"/>
          <w:szCs w:val="24"/>
          <w:u w:val="none"/>
        </w:rPr>
        <w:t>. 10:00.</w:t>
      </w:r>
      <w:r w:rsidRPr="00F739DE">
        <w:rPr>
          <w:b w:val="0"/>
          <w:bCs w:val="0"/>
          <w:sz w:val="24"/>
          <w:szCs w:val="24"/>
          <w:u w:val="none"/>
        </w:rPr>
        <w:t xml:space="preserve"> </w:t>
      </w:r>
    </w:p>
    <w:p w14:paraId="068C8477" w14:textId="24013794" w:rsidR="005C5CD8" w:rsidRPr="00F739DE" w:rsidRDefault="00387EB3" w:rsidP="005C5CD8">
      <w:pPr>
        <w:pStyle w:val="Nagwek10"/>
        <w:keepNext/>
        <w:keepLines/>
        <w:ind w:left="0" w:firstLine="0"/>
        <w:rPr>
          <w:b w:val="0"/>
          <w:bCs w:val="0"/>
          <w:sz w:val="24"/>
          <w:szCs w:val="24"/>
          <w:u w:val="none"/>
        </w:rPr>
      </w:pPr>
      <w:r>
        <w:rPr>
          <w:b w:val="0"/>
          <w:bCs w:val="0"/>
          <w:sz w:val="24"/>
          <w:szCs w:val="24"/>
          <w:u w:val="none"/>
        </w:rPr>
        <w:t>3</w:t>
      </w:r>
      <w:r w:rsidR="005C5CD8" w:rsidRPr="00F739DE">
        <w:rPr>
          <w:b w:val="0"/>
          <w:bCs w:val="0"/>
          <w:sz w:val="24"/>
          <w:szCs w:val="24"/>
          <w:u w:val="none"/>
        </w:rPr>
        <w:t xml:space="preserve">. Otwarcie ofert nastąpi w dniu </w:t>
      </w:r>
      <w:r w:rsidR="00BD0679">
        <w:rPr>
          <w:b w:val="0"/>
          <w:bCs w:val="0"/>
          <w:sz w:val="24"/>
          <w:szCs w:val="24"/>
          <w:u w:val="none"/>
        </w:rPr>
        <w:t>05.11.</w:t>
      </w:r>
      <w:r w:rsidR="005C5CD8" w:rsidRPr="00F739DE">
        <w:rPr>
          <w:b w:val="0"/>
          <w:bCs w:val="0"/>
          <w:sz w:val="24"/>
          <w:szCs w:val="24"/>
          <w:u w:val="none"/>
        </w:rPr>
        <w:t>2021 r. o god</w:t>
      </w:r>
      <w:r w:rsidR="00BD0679">
        <w:rPr>
          <w:b w:val="0"/>
          <w:bCs w:val="0"/>
          <w:sz w:val="24"/>
          <w:szCs w:val="24"/>
          <w:u w:val="none"/>
        </w:rPr>
        <w:t>z. 11:00</w:t>
      </w:r>
      <w:r w:rsidR="005C5CD8" w:rsidRPr="00F739DE">
        <w:rPr>
          <w:b w:val="0"/>
          <w:bCs w:val="0"/>
          <w:sz w:val="24"/>
          <w:szCs w:val="24"/>
          <w:u w:val="none"/>
        </w:rPr>
        <w:t xml:space="preserve"> </w:t>
      </w:r>
    </w:p>
    <w:p w14:paraId="563C6D4B" w14:textId="77D3A5D0" w:rsidR="00E97468" w:rsidRPr="00F739DE" w:rsidRDefault="00E97468" w:rsidP="00B7209C">
      <w:pPr>
        <w:tabs>
          <w:tab w:val="left" w:pos="355"/>
        </w:tabs>
        <w:spacing w:line="228" w:lineRule="auto"/>
        <w:ind w:left="420" w:hanging="420"/>
        <w:rPr>
          <w:rFonts w:ascii="Arial Narrow" w:hAnsi="Arial Narrow"/>
          <w:sz w:val="24"/>
          <w:szCs w:val="24"/>
        </w:rPr>
      </w:pPr>
    </w:p>
    <w:p w14:paraId="6DBB29E9" w14:textId="77777777" w:rsidR="005C5CD8" w:rsidRPr="00F739DE" w:rsidRDefault="005C5CD8" w:rsidP="005C5CD8">
      <w:pPr>
        <w:pStyle w:val="Nagwek10"/>
        <w:keepNext/>
        <w:keepLines/>
        <w:shd w:val="clear" w:color="auto" w:fill="auto"/>
        <w:tabs>
          <w:tab w:val="left" w:pos="360"/>
        </w:tabs>
        <w:ind w:left="0" w:firstLine="0"/>
        <w:jc w:val="left"/>
        <w:rPr>
          <w:sz w:val="24"/>
          <w:szCs w:val="24"/>
        </w:rPr>
      </w:pPr>
    </w:p>
    <w:p w14:paraId="4043BB9E" w14:textId="77777777" w:rsidR="005C5CD8" w:rsidRPr="00F739DE" w:rsidRDefault="005C5CD8" w:rsidP="00387EB3">
      <w:pPr>
        <w:pStyle w:val="Nagwek10"/>
        <w:keepNext/>
        <w:keepLines/>
        <w:numPr>
          <w:ilvl w:val="0"/>
          <w:numId w:val="2"/>
        </w:numPr>
        <w:shd w:val="clear" w:color="auto" w:fill="auto"/>
        <w:tabs>
          <w:tab w:val="left" w:pos="728"/>
        </w:tabs>
        <w:spacing w:after="240"/>
        <w:ind w:left="360"/>
        <w:rPr>
          <w:sz w:val="24"/>
          <w:szCs w:val="24"/>
        </w:rPr>
      </w:pPr>
      <w:bookmarkStart w:id="10" w:name="bookmark23"/>
      <w:r w:rsidRPr="00F739DE">
        <w:rPr>
          <w:sz w:val="24"/>
          <w:szCs w:val="24"/>
        </w:rPr>
        <w:t>TERMIN ZWIĄZANIA OFERTĄ.</w:t>
      </w:r>
      <w:bookmarkEnd w:id="10"/>
    </w:p>
    <w:p w14:paraId="01816C80" w14:textId="77777777" w:rsidR="005C5CD8" w:rsidRPr="00F739DE" w:rsidRDefault="005C5CD8" w:rsidP="00270A28">
      <w:pPr>
        <w:pStyle w:val="Teksttreci0"/>
        <w:shd w:val="clear" w:color="auto" w:fill="auto"/>
        <w:tabs>
          <w:tab w:val="left" w:pos="349"/>
        </w:tabs>
        <w:ind w:left="360"/>
        <w:rPr>
          <w:rFonts w:ascii="Arial Narrow" w:hAnsi="Arial Narrow"/>
          <w:sz w:val="24"/>
          <w:szCs w:val="24"/>
        </w:rPr>
      </w:pPr>
      <w:r w:rsidRPr="00F739DE">
        <w:rPr>
          <w:rFonts w:ascii="Arial Narrow" w:hAnsi="Arial Narrow"/>
          <w:sz w:val="24"/>
          <w:szCs w:val="24"/>
        </w:rPr>
        <w:t xml:space="preserve">Wykonawca pozostaje związany złożoną ofertą przez </w:t>
      </w:r>
      <w:r w:rsidRPr="00F739DE">
        <w:rPr>
          <w:rFonts w:ascii="Arial Narrow" w:hAnsi="Arial Narrow"/>
          <w:b/>
          <w:bCs/>
          <w:sz w:val="24"/>
          <w:szCs w:val="24"/>
        </w:rPr>
        <w:t>30 dni</w:t>
      </w:r>
      <w:r w:rsidRPr="00F739DE">
        <w:rPr>
          <w:rFonts w:ascii="Arial Narrow" w:hAnsi="Arial Narrow"/>
          <w:sz w:val="24"/>
          <w:szCs w:val="24"/>
        </w:rPr>
        <w:t>. Bieg terminu związania ofertą rozpoczyna się wraz z upływem terminu składania ofert.</w:t>
      </w:r>
    </w:p>
    <w:p w14:paraId="0D8D2130" w14:textId="77777777" w:rsidR="005C5CD8" w:rsidRPr="00F739DE" w:rsidRDefault="005C5CD8" w:rsidP="00B7209C">
      <w:pPr>
        <w:tabs>
          <w:tab w:val="left" w:pos="355"/>
        </w:tabs>
        <w:spacing w:line="228" w:lineRule="auto"/>
        <w:ind w:left="420" w:hanging="420"/>
        <w:rPr>
          <w:rFonts w:ascii="Arial Narrow" w:hAnsi="Arial Narrow"/>
          <w:sz w:val="24"/>
          <w:szCs w:val="24"/>
        </w:rPr>
      </w:pPr>
    </w:p>
    <w:p w14:paraId="29137BC2" w14:textId="77777777" w:rsidR="00943011" w:rsidRPr="00F739DE" w:rsidRDefault="00943011">
      <w:pPr>
        <w:rPr>
          <w:rFonts w:ascii="Arial Narrow" w:hAnsi="Arial Narrow"/>
          <w:sz w:val="24"/>
          <w:szCs w:val="24"/>
        </w:rPr>
      </w:pPr>
    </w:p>
    <w:sectPr w:rsidR="00943011" w:rsidRPr="00F73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51352"/>
    <w:multiLevelType w:val="multilevel"/>
    <w:tmpl w:val="A3DA4B30"/>
    <w:lvl w:ilvl="0">
      <w:start w:val="12"/>
      <w:numFmt w:val="upperRoman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87448"/>
    <w:multiLevelType w:val="multilevel"/>
    <w:tmpl w:val="9A5EAA44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549B6"/>
    <w:multiLevelType w:val="multilevel"/>
    <w:tmpl w:val="210C3CD0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1D296D"/>
    <w:multiLevelType w:val="multilevel"/>
    <w:tmpl w:val="E496EE90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76E62"/>
    <w:multiLevelType w:val="multilevel"/>
    <w:tmpl w:val="54001CF4"/>
    <w:lvl w:ilvl="0">
      <w:start w:val="9"/>
      <w:numFmt w:val="upperRoman"/>
      <w:lvlText w:val="%1."/>
      <w:lvlJc w:val="left"/>
      <w:pPr>
        <w:ind w:left="0" w:firstLine="0"/>
      </w:pPr>
      <w:rPr>
        <w:rFonts w:ascii="Arial Narrow" w:eastAsia="Arial Narrow" w:hAnsi="Arial Narrow" w:cs="Arial Narrow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3330CC3"/>
    <w:multiLevelType w:val="hybridMultilevel"/>
    <w:tmpl w:val="07A49D14"/>
    <w:lvl w:ilvl="0" w:tplc="3DEAAC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E2AC2"/>
    <w:multiLevelType w:val="hybridMultilevel"/>
    <w:tmpl w:val="2CD8B1A6"/>
    <w:lvl w:ilvl="0" w:tplc="FC943FC0">
      <w:start w:val="4"/>
      <w:numFmt w:val="decimal"/>
      <w:lvlText w:val="%1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239260F4"/>
    <w:multiLevelType w:val="multilevel"/>
    <w:tmpl w:val="725468F0"/>
    <w:lvl w:ilvl="0">
      <w:start w:val="1"/>
      <w:numFmt w:val="upperRoman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6B5A0C"/>
    <w:multiLevelType w:val="multilevel"/>
    <w:tmpl w:val="96FA87BC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1571DD"/>
    <w:multiLevelType w:val="multilevel"/>
    <w:tmpl w:val="0874C6FE"/>
    <w:lvl w:ilvl="0">
      <w:start w:val="1"/>
      <w:numFmt w:val="decimal"/>
      <w:lvlText w:val="%1."/>
      <w:lvlJc w:val="left"/>
      <w:pPr>
        <w:ind w:left="278" w:hanging="278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278" w:hanging="278"/>
      </w:pPr>
    </w:lvl>
    <w:lvl w:ilvl="2">
      <w:numFmt w:val="decimal"/>
      <w:lvlText w:val=""/>
      <w:lvlJc w:val="left"/>
      <w:pPr>
        <w:ind w:left="278" w:hanging="278"/>
      </w:pPr>
    </w:lvl>
    <w:lvl w:ilvl="3">
      <w:numFmt w:val="decimal"/>
      <w:lvlText w:val=""/>
      <w:lvlJc w:val="left"/>
      <w:pPr>
        <w:ind w:left="278" w:hanging="278"/>
      </w:pPr>
    </w:lvl>
    <w:lvl w:ilvl="4">
      <w:numFmt w:val="decimal"/>
      <w:lvlText w:val=""/>
      <w:lvlJc w:val="left"/>
      <w:pPr>
        <w:ind w:left="278" w:hanging="278"/>
      </w:pPr>
    </w:lvl>
    <w:lvl w:ilvl="5">
      <w:numFmt w:val="decimal"/>
      <w:lvlText w:val=""/>
      <w:lvlJc w:val="left"/>
      <w:pPr>
        <w:ind w:left="278" w:hanging="278"/>
      </w:pPr>
    </w:lvl>
    <w:lvl w:ilvl="6">
      <w:numFmt w:val="decimal"/>
      <w:lvlText w:val=""/>
      <w:lvlJc w:val="left"/>
      <w:pPr>
        <w:ind w:left="278" w:hanging="278"/>
      </w:pPr>
    </w:lvl>
    <w:lvl w:ilvl="7">
      <w:numFmt w:val="decimal"/>
      <w:lvlText w:val=""/>
      <w:lvlJc w:val="left"/>
      <w:pPr>
        <w:ind w:left="278" w:hanging="278"/>
      </w:pPr>
    </w:lvl>
    <w:lvl w:ilvl="8">
      <w:numFmt w:val="decimal"/>
      <w:lvlText w:val=""/>
      <w:lvlJc w:val="left"/>
      <w:pPr>
        <w:ind w:left="278" w:hanging="278"/>
      </w:pPr>
    </w:lvl>
  </w:abstractNum>
  <w:abstractNum w:abstractNumId="10" w15:restartNumberingAfterBreak="0">
    <w:nsid w:val="3B2F35E4"/>
    <w:multiLevelType w:val="multilevel"/>
    <w:tmpl w:val="5AFABD0C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692D1F"/>
    <w:multiLevelType w:val="multilevel"/>
    <w:tmpl w:val="8D601882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C2664C"/>
    <w:multiLevelType w:val="multilevel"/>
    <w:tmpl w:val="66C60FD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EC696B"/>
    <w:multiLevelType w:val="hybridMultilevel"/>
    <w:tmpl w:val="FA88FF2C"/>
    <w:lvl w:ilvl="0" w:tplc="1DA255E8">
      <w:start w:val="4"/>
      <w:numFmt w:val="decimal"/>
      <w:lvlText w:val="%1"/>
      <w:lvlJc w:val="left"/>
      <w:pPr>
        <w:ind w:left="74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5EBD52F9"/>
    <w:multiLevelType w:val="multilevel"/>
    <w:tmpl w:val="A726E0D6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DF78E5"/>
    <w:multiLevelType w:val="hybridMultilevel"/>
    <w:tmpl w:val="51E2B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3"/>
  </w:num>
  <w:num w:numId="4">
    <w:abstractNumId w:val="14"/>
  </w:num>
  <w:num w:numId="5">
    <w:abstractNumId w:val="15"/>
  </w:num>
  <w:num w:numId="6">
    <w:abstractNumId w:val="10"/>
  </w:num>
  <w:num w:numId="7">
    <w:abstractNumId w:val="2"/>
  </w:num>
  <w:num w:numId="8">
    <w:abstractNumId w:val="1"/>
  </w:num>
  <w:num w:numId="9">
    <w:abstractNumId w:val="11"/>
  </w:num>
  <w:num w:numId="10">
    <w:abstractNumId w:val="5"/>
  </w:num>
  <w:num w:numId="11">
    <w:abstractNumId w:val="4"/>
  </w:num>
  <w:num w:numId="12">
    <w:abstractNumId w:val="0"/>
  </w:num>
  <w:num w:numId="13">
    <w:abstractNumId w:val="12"/>
  </w:num>
  <w:num w:numId="14">
    <w:abstractNumId w:val="8"/>
  </w:num>
  <w:num w:numId="15">
    <w:abstractNumId w:val="13"/>
  </w:num>
  <w:num w:numId="1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">
    <w15:presenceInfo w15:providerId="None" w15:userId="Krzyszto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09C"/>
    <w:rsid w:val="00052A28"/>
    <w:rsid w:val="00081A6B"/>
    <w:rsid w:val="000D0B54"/>
    <w:rsid w:val="000F5FE2"/>
    <w:rsid w:val="00175A3C"/>
    <w:rsid w:val="0023050C"/>
    <w:rsid w:val="00241314"/>
    <w:rsid w:val="00261509"/>
    <w:rsid w:val="00270A28"/>
    <w:rsid w:val="00387EB3"/>
    <w:rsid w:val="003B4A8A"/>
    <w:rsid w:val="004D0C37"/>
    <w:rsid w:val="005A3449"/>
    <w:rsid w:val="005B2273"/>
    <w:rsid w:val="005C5CD8"/>
    <w:rsid w:val="005F5AFE"/>
    <w:rsid w:val="00615137"/>
    <w:rsid w:val="00652914"/>
    <w:rsid w:val="006A50AC"/>
    <w:rsid w:val="00796AF1"/>
    <w:rsid w:val="0089608D"/>
    <w:rsid w:val="00925E52"/>
    <w:rsid w:val="00943011"/>
    <w:rsid w:val="009F052C"/>
    <w:rsid w:val="00A278A9"/>
    <w:rsid w:val="00A65816"/>
    <w:rsid w:val="00B221C7"/>
    <w:rsid w:val="00B26487"/>
    <w:rsid w:val="00B7209C"/>
    <w:rsid w:val="00BD0679"/>
    <w:rsid w:val="00C86595"/>
    <w:rsid w:val="00E6364D"/>
    <w:rsid w:val="00E91317"/>
    <w:rsid w:val="00E97468"/>
    <w:rsid w:val="00EA582C"/>
    <w:rsid w:val="00EA664F"/>
    <w:rsid w:val="00EF535A"/>
    <w:rsid w:val="00F739DE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0FBEE"/>
  <w15:chartTrackingRefBased/>
  <w15:docId w15:val="{8CDF920A-5B8A-402C-A183-F00FDFF6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B7209C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209C"/>
    <w:pPr>
      <w:widowControl w:val="0"/>
      <w:shd w:val="clear" w:color="auto" w:fill="FFFFFF"/>
      <w:spacing w:after="0" w:line="240" w:lineRule="auto"/>
      <w:jc w:val="both"/>
    </w:pPr>
    <w:rPr>
      <w:rFonts w:ascii="Calibri" w:eastAsia="Calibri" w:hAnsi="Calibri" w:cs="Calibri"/>
    </w:rPr>
  </w:style>
  <w:style w:type="character" w:customStyle="1" w:styleId="Nagwek1">
    <w:name w:val="Nagłówek #1_"/>
    <w:basedOn w:val="Domylnaczcionkaakapitu"/>
    <w:link w:val="Nagwek10"/>
    <w:rsid w:val="00E6364D"/>
    <w:rPr>
      <w:rFonts w:ascii="Arial Narrow" w:eastAsia="Arial Narrow" w:hAnsi="Arial Narrow" w:cs="Arial Narrow"/>
      <w:b/>
      <w:bCs/>
      <w:u w:val="single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E6364D"/>
    <w:pPr>
      <w:widowControl w:val="0"/>
      <w:shd w:val="clear" w:color="auto" w:fill="FFFFFF"/>
      <w:spacing w:after="0" w:line="240" w:lineRule="auto"/>
      <w:ind w:left="380" w:hanging="360"/>
      <w:jc w:val="both"/>
      <w:outlineLvl w:val="0"/>
    </w:pPr>
    <w:rPr>
      <w:rFonts w:ascii="Arial Narrow" w:eastAsia="Arial Narrow" w:hAnsi="Arial Narrow" w:cs="Arial Narrow"/>
      <w:b/>
      <w:bCs/>
      <w:u w:val="single"/>
    </w:rPr>
  </w:style>
  <w:style w:type="character" w:styleId="Hipercze">
    <w:name w:val="Hyperlink"/>
    <w:basedOn w:val="Domylnaczcionkaakapitu"/>
    <w:uiPriority w:val="99"/>
    <w:unhideWhenUsed/>
    <w:rsid w:val="00E6364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5E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E5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E52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</cp:lastModifiedBy>
  <cp:revision>8</cp:revision>
  <dcterms:created xsi:type="dcterms:W3CDTF">2021-08-18T19:27:00Z</dcterms:created>
  <dcterms:modified xsi:type="dcterms:W3CDTF">2021-11-02T18:50:00Z</dcterms:modified>
</cp:coreProperties>
</file>